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1BE7" w14:textId="025EA6CC" w:rsidR="00F1660C" w:rsidRDefault="006402D8" w:rsidP="000049BF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AU 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>CCAP</w:t>
      </w:r>
      <w:r w:rsidR="00586F78">
        <w:rPr>
          <w:rFonts w:ascii="Arial" w:eastAsia="Times New Roman" w:hAnsi="Arial" w:cs="Arial"/>
          <w:b/>
          <w:u w:val="single"/>
          <w:lang w:eastAsia="fr-FR"/>
        </w:rPr>
        <w:t xml:space="preserve"> RELATIVE A LA REPRISE DU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 PERSONNEL </w:t>
      </w:r>
    </w:p>
    <w:p w14:paraId="687A4944" w14:textId="77777777" w:rsidR="00ED0F84" w:rsidRDefault="00ED0F84" w:rsidP="009E53C7">
      <w:pPr>
        <w:ind w:left="-1134"/>
        <w:jc w:val="both"/>
        <w:rPr>
          <w:rFonts w:ascii="Arial" w:hAnsi="Arial" w:cs="Arial"/>
          <w:b/>
          <w:i/>
          <w:color w:val="FF0000"/>
          <w:sz w:val="20"/>
          <w:szCs w:val="20"/>
          <w:u w:val="single"/>
        </w:rPr>
      </w:pPr>
    </w:p>
    <w:p w14:paraId="69C4012C" w14:textId="43352286" w:rsidR="009E53C7" w:rsidRPr="005542F4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Conformément à l’article 7</w:t>
      </w:r>
      <w:r>
        <w:rPr>
          <w:rFonts w:ascii="Arial" w:hAnsi="Arial" w:cs="Arial"/>
        </w:rPr>
        <w:t>.2</w:t>
      </w:r>
      <w:r w:rsidRPr="005542F4">
        <w:rPr>
          <w:rFonts w:ascii="Arial" w:hAnsi="Arial" w:cs="Arial"/>
        </w:rPr>
        <w:t xml:space="preserve"> de la </w:t>
      </w:r>
      <w:hyperlink r:id="rId12" w:history="1">
        <w:r w:rsidRPr="009E53C7">
          <w:rPr>
            <w:rStyle w:val="Lienhypertexte"/>
            <w:rFonts w:ascii="Arial" w:hAnsi="Arial" w:cs="Arial"/>
          </w:rPr>
          <w:t>Convention collective nationale des entreprises de propreté et services associés du 26 juillet 2011</w:t>
        </w:r>
      </w:hyperlink>
      <w:r w:rsidRPr="005542F4">
        <w:rPr>
          <w:rFonts w:ascii="Arial" w:hAnsi="Arial" w:cs="Arial"/>
        </w:rPr>
        <w:t xml:space="preserve">, pour qu’une reprise de personnel d’un agent de nettoyage en CDD ou en CDI, </w:t>
      </w:r>
      <w:r>
        <w:rPr>
          <w:rFonts w:ascii="Arial" w:hAnsi="Arial" w:cs="Arial"/>
        </w:rPr>
        <w:t>puisse être effective, le salarié</w:t>
      </w:r>
      <w:r w:rsidRPr="005542F4">
        <w:rPr>
          <w:rFonts w:ascii="Arial" w:hAnsi="Arial" w:cs="Arial"/>
        </w:rPr>
        <w:t xml:space="preserve"> : </w:t>
      </w:r>
    </w:p>
    <w:p w14:paraId="1F6DEE4C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Doit être intervenu sur site pendant au moins six (6) mois à la date d’expiration du marché public ;</w:t>
      </w:r>
    </w:p>
    <w:p w14:paraId="575B9002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Ne doit pas avoir été absente du site depuis quatre (4) mois</w:t>
      </w:r>
      <w:r>
        <w:rPr>
          <w:rFonts w:ascii="Arial" w:hAnsi="Arial" w:cs="Arial"/>
        </w:rPr>
        <w:t xml:space="preserve"> ou plus à la date d’expiration du marché public</w:t>
      </w:r>
      <w:r w:rsidRPr="005542F4">
        <w:rPr>
          <w:rFonts w:ascii="Arial" w:hAnsi="Arial" w:cs="Arial"/>
        </w:rPr>
        <w:t>.</w:t>
      </w:r>
    </w:p>
    <w:p w14:paraId="390A0FF8" w14:textId="3E438055" w:rsidR="009E53C7" w:rsidRPr="009E53C7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Si le transfert a lieu lorsque qu’un salarié est en congé maternité, son absence ne compte pas dans le délai de quatre (4) mois prescrit.</w:t>
      </w:r>
    </w:p>
    <w:tbl>
      <w:tblPr>
        <w:tblStyle w:val="Grilledutableau"/>
        <w:tblW w:w="9980" w:type="dxa"/>
        <w:tblInd w:w="-1139" w:type="dxa"/>
        <w:tblLook w:val="04A0" w:firstRow="1" w:lastRow="0" w:firstColumn="1" w:lastColumn="0" w:noHBand="0" w:noVBand="1"/>
      </w:tblPr>
      <w:tblGrid>
        <w:gridCol w:w="631"/>
        <w:gridCol w:w="1334"/>
        <w:gridCol w:w="731"/>
        <w:gridCol w:w="1104"/>
        <w:gridCol w:w="1117"/>
        <w:gridCol w:w="927"/>
        <w:gridCol w:w="834"/>
        <w:gridCol w:w="731"/>
        <w:gridCol w:w="1189"/>
        <w:gridCol w:w="1382"/>
      </w:tblGrid>
      <w:tr w:rsidR="00421093" w14:paraId="4C35BD0E" w14:textId="2A1FA54E" w:rsidTr="00421093">
        <w:trPr>
          <w:trHeight w:val="1583"/>
        </w:trPr>
        <w:tc>
          <w:tcPr>
            <w:tcW w:w="633" w:type="dxa"/>
          </w:tcPr>
          <w:p w14:paraId="4536C0E8" w14:textId="63DFE27F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Poste</w:t>
            </w:r>
          </w:p>
        </w:tc>
        <w:tc>
          <w:tcPr>
            <w:tcW w:w="1337" w:type="dxa"/>
          </w:tcPr>
          <w:p w14:paraId="39018831" w14:textId="615DDDF9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Niveau/échelon</w:t>
            </w:r>
          </w:p>
        </w:tc>
        <w:tc>
          <w:tcPr>
            <w:tcW w:w="735" w:type="dxa"/>
          </w:tcPr>
          <w:p w14:paraId="60936769" w14:textId="4F9C44A0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Nature du contrat</w:t>
            </w:r>
          </w:p>
        </w:tc>
        <w:tc>
          <w:tcPr>
            <w:tcW w:w="1107" w:type="dxa"/>
          </w:tcPr>
          <w:p w14:paraId="3442A0A8" w14:textId="6B9CA4A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d’embauche déterminant l’ancienneté</w:t>
            </w:r>
          </w:p>
        </w:tc>
        <w:tc>
          <w:tcPr>
            <w:tcW w:w="1124" w:type="dxa"/>
          </w:tcPr>
          <w:p w14:paraId="7B1A2358" w14:textId="0605086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d’affectation sur le marché</w:t>
            </w:r>
          </w:p>
        </w:tc>
        <w:tc>
          <w:tcPr>
            <w:tcW w:w="946" w:type="dxa"/>
          </w:tcPr>
          <w:p w14:paraId="34CAF0C3" w14:textId="0A20FB58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Nombre d’heure mensuel affecté au marché en heure à l’EFS</w:t>
            </w:r>
          </w:p>
        </w:tc>
        <w:tc>
          <w:tcPr>
            <w:tcW w:w="836" w:type="dxa"/>
          </w:tcPr>
          <w:p w14:paraId="5C9241A4" w14:textId="2E5705DC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Salaire brut mensuel</w:t>
            </w:r>
          </w:p>
        </w:tc>
        <w:tc>
          <w:tcPr>
            <w:tcW w:w="734" w:type="dxa"/>
          </w:tcPr>
          <w:p w14:paraId="6883442D" w14:textId="0458C53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Taux horaire</w:t>
            </w:r>
          </w:p>
        </w:tc>
        <w:tc>
          <w:tcPr>
            <w:tcW w:w="1209" w:type="dxa"/>
          </w:tcPr>
          <w:p w14:paraId="0EDB5C4D" w14:textId="3C8EF75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Primes (mensuelles ou annuelles)</w:t>
            </w:r>
          </w:p>
        </w:tc>
        <w:tc>
          <w:tcPr>
            <w:tcW w:w="1319" w:type="dxa"/>
          </w:tcPr>
          <w:p w14:paraId="1070A34F" w14:textId="2E706099" w:rsidR="00421093" w:rsidRPr="00421093" w:rsidRDefault="00421093" w:rsidP="00144AB1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Autres éléments nécessaires à l’appréciation de la masse salariale (ex : prime de</w:t>
            </w:r>
            <w:r w:rsidR="00144AB1">
              <w:rPr>
                <w:rFonts w:ascii="Arial" w:eastAsia="Times New Roman" w:hAnsi="Arial" w:cs="Arial"/>
                <w:sz w:val="16"/>
                <w:lang w:eastAsia="fr-FR"/>
              </w:rPr>
              <w:t xml:space="preserve"> transport exceptionnelle</w:t>
            </w: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..)</w:t>
            </w:r>
          </w:p>
        </w:tc>
      </w:tr>
      <w:tr w:rsidR="00421093" w14:paraId="39C43E32" w14:textId="22233F06" w:rsidTr="00421093">
        <w:trPr>
          <w:trHeight w:val="518"/>
        </w:trPr>
        <w:tc>
          <w:tcPr>
            <w:tcW w:w="633" w:type="dxa"/>
          </w:tcPr>
          <w:p w14:paraId="404824D2" w14:textId="0B6529FD" w:rsidR="00421093" w:rsidRPr="002477FA" w:rsidRDefault="002477FA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 w:rsidRPr="002477FA"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1337" w:type="dxa"/>
          </w:tcPr>
          <w:p w14:paraId="4885E67B" w14:textId="5FD7F4FC" w:rsidR="00421093" w:rsidRPr="002477FA" w:rsidRDefault="002477FA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ASC A</w:t>
            </w:r>
          </w:p>
        </w:tc>
        <w:tc>
          <w:tcPr>
            <w:tcW w:w="735" w:type="dxa"/>
          </w:tcPr>
          <w:p w14:paraId="2AB96C6C" w14:textId="3B6E056A" w:rsidR="00421093" w:rsidRPr="002477FA" w:rsidRDefault="002477FA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DI</w:t>
            </w:r>
          </w:p>
        </w:tc>
        <w:tc>
          <w:tcPr>
            <w:tcW w:w="1107" w:type="dxa"/>
          </w:tcPr>
          <w:p w14:paraId="4885D899" w14:textId="53ECF357" w:rsidR="00421093" w:rsidRPr="002477FA" w:rsidRDefault="007B4820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14/10/2016</w:t>
            </w:r>
          </w:p>
        </w:tc>
        <w:tc>
          <w:tcPr>
            <w:tcW w:w="1124" w:type="dxa"/>
          </w:tcPr>
          <w:p w14:paraId="51D35347" w14:textId="6F612D93" w:rsidR="00421093" w:rsidRPr="002477FA" w:rsidRDefault="002477FA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28/08/2023</w:t>
            </w:r>
          </w:p>
        </w:tc>
        <w:tc>
          <w:tcPr>
            <w:tcW w:w="946" w:type="dxa"/>
          </w:tcPr>
          <w:p w14:paraId="332EA1A3" w14:textId="3B03FDDB" w:rsidR="00421093" w:rsidRPr="002477FA" w:rsidRDefault="002477FA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4.33</w:t>
            </w:r>
          </w:p>
        </w:tc>
        <w:tc>
          <w:tcPr>
            <w:tcW w:w="836" w:type="dxa"/>
          </w:tcPr>
          <w:p w14:paraId="318C9051" w14:textId="665B2FD8" w:rsidR="00421093" w:rsidRPr="002477FA" w:rsidRDefault="0017668F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52.69</w:t>
            </w:r>
          </w:p>
        </w:tc>
        <w:tc>
          <w:tcPr>
            <w:tcW w:w="734" w:type="dxa"/>
          </w:tcPr>
          <w:p w14:paraId="1EFBB1B3" w14:textId="1E58F0E9" w:rsidR="00421093" w:rsidRPr="002477FA" w:rsidRDefault="007B4820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12.17</w:t>
            </w:r>
          </w:p>
        </w:tc>
        <w:tc>
          <w:tcPr>
            <w:tcW w:w="1209" w:type="dxa"/>
          </w:tcPr>
          <w:p w14:paraId="38DCDE72" w14:textId="28DFF40F" w:rsidR="00421093" w:rsidRPr="002477FA" w:rsidRDefault="0017668F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4% de prime expérience</w:t>
            </w:r>
          </w:p>
        </w:tc>
        <w:tc>
          <w:tcPr>
            <w:tcW w:w="1319" w:type="dxa"/>
          </w:tcPr>
          <w:p w14:paraId="0C4E7AA8" w14:textId="77777777" w:rsidR="00421093" w:rsidRPr="002477FA" w:rsidRDefault="00421093" w:rsidP="006402D8">
            <w:pPr>
              <w:spacing w:after="165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</w:tr>
      <w:tr w:rsidR="00421093" w14:paraId="4C77AAD3" w14:textId="77777777" w:rsidTr="00421093">
        <w:trPr>
          <w:trHeight w:val="518"/>
          <w:ins w:id="0" w:author="Oceane.Peylachon" w:date="2022-05-12T15:19:00Z"/>
        </w:trPr>
        <w:tc>
          <w:tcPr>
            <w:tcW w:w="633" w:type="dxa"/>
          </w:tcPr>
          <w:p w14:paraId="60788310" w14:textId="43088529" w:rsidR="00421093" w:rsidRPr="002477FA" w:rsidRDefault="002477FA" w:rsidP="006402D8">
            <w:pPr>
              <w:spacing w:after="165"/>
              <w:jc w:val="center"/>
              <w:rPr>
                <w:ins w:id="1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 w:rsidRPr="002477FA"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1337" w:type="dxa"/>
          </w:tcPr>
          <w:p w14:paraId="0A48DCA6" w14:textId="3A9A59FD" w:rsidR="00421093" w:rsidRPr="002477FA" w:rsidRDefault="002477FA" w:rsidP="006402D8">
            <w:pPr>
              <w:spacing w:after="165"/>
              <w:jc w:val="center"/>
              <w:rPr>
                <w:ins w:id="2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ASC A</w:t>
            </w:r>
          </w:p>
        </w:tc>
        <w:tc>
          <w:tcPr>
            <w:tcW w:w="735" w:type="dxa"/>
          </w:tcPr>
          <w:p w14:paraId="28458BFF" w14:textId="28C8D03D" w:rsidR="00421093" w:rsidRPr="002477FA" w:rsidRDefault="002477FA" w:rsidP="006402D8">
            <w:pPr>
              <w:spacing w:after="165"/>
              <w:jc w:val="center"/>
              <w:rPr>
                <w:ins w:id="3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DI</w:t>
            </w:r>
          </w:p>
        </w:tc>
        <w:tc>
          <w:tcPr>
            <w:tcW w:w="1107" w:type="dxa"/>
          </w:tcPr>
          <w:p w14:paraId="38C9F515" w14:textId="320E4EF8" w:rsidR="00421093" w:rsidRPr="002477FA" w:rsidRDefault="007B4820" w:rsidP="006402D8">
            <w:pPr>
              <w:spacing w:after="165"/>
              <w:jc w:val="center"/>
              <w:rPr>
                <w:ins w:id="4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14/07/2020</w:t>
            </w:r>
          </w:p>
        </w:tc>
        <w:tc>
          <w:tcPr>
            <w:tcW w:w="1124" w:type="dxa"/>
          </w:tcPr>
          <w:p w14:paraId="36CC0B8F" w14:textId="35EF9169" w:rsidR="00421093" w:rsidRPr="002477FA" w:rsidRDefault="002477FA" w:rsidP="006402D8">
            <w:pPr>
              <w:spacing w:after="165"/>
              <w:jc w:val="center"/>
              <w:rPr>
                <w:ins w:id="5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05/12/2022</w:t>
            </w:r>
          </w:p>
        </w:tc>
        <w:tc>
          <w:tcPr>
            <w:tcW w:w="946" w:type="dxa"/>
          </w:tcPr>
          <w:p w14:paraId="4CE43A20" w14:textId="3906F1EF" w:rsidR="00421093" w:rsidRPr="002477FA" w:rsidRDefault="002477FA" w:rsidP="006402D8">
            <w:pPr>
              <w:spacing w:after="165"/>
              <w:jc w:val="center"/>
              <w:rPr>
                <w:ins w:id="6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32.5</w:t>
            </w:r>
          </w:p>
        </w:tc>
        <w:tc>
          <w:tcPr>
            <w:tcW w:w="836" w:type="dxa"/>
          </w:tcPr>
          <w:p w14:paraId="6A96BAE9" w14:textId="762B8FEC" w:rsidR="00421093" w:rsidRPr="002477FA" w:rsidRDefault="0017668F" w:rsidP="006402D8">
            <w:pPr>
              <w:spacing w:after="165"/>
              <w:jc w:val="center"/>
              <w:rPr>
                <w:ins w:id="7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395.52</w:t>
            </w:r>
          </w:p>
        </w:tc>
        <w:tc>
          <w:tcPr>
            <w:tcW w:w="734" w:type="dxa"/>
          </w:tcPr>
          <w:p w14:paraId="338D5BF4" w14:textId="1016550B" w:rsidR="00421093" w:rsidRPr="002477FA" w:rsidRDefault="007B4820" w:rsidP="006402D8">
            <w:pPr>
              <w:spacing w:after="165"/>
              <w:jc w:val="center"/>
              <w:rPr>
                <w:ins w:id="8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  <w:t>12.17</w:t>
            </w:r>
          </w:p>
        </w:tc>
        <w:tc>
          <w:tcPr>
            <w:tcW w:w="1209" w:type="dxa"/>
          </w:tcPr>
          <w:p w14:paraId="510D7B47" w14:textId="77777777" w:rsidR="00421093" w:rsidRPr="002477FA" w:rsidRDefault="00421093" w:rsidP="006402D8">
            <w:pPr>
              <w:spacing w:after="165"/>
              <w:jc w:val="center"/>
              <w:rPr>
                <w:ins w:id="9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19" w:type="dxa"/>
          </w:tcPr>
          <w:p w14:paraId="0D3F3241" w14:textId="77777777" w:rsidR="00421093" w:rsidRPr="002477FA" w:rsidRDefault="00421093" w:rsidP="006402D8">
            <w:pPr>
              <w:spacing w:after="165"/>
              <w:jc w:val="center"/>
              <w:rPr>
                <w:ins w:id="10" w:author="Oceane.Peylachon" w:date="2022-05-12T15:19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</w:tr>
      <w:tr w:rsidR="00421093" w14:paraId="2745698C" w14:textId="77777777" w:rsidTr="00421093">
        <w:trPr>
          <w:trHeight w:val="518"/>
          <w:ins w:id="11" w:author="Oceane.Peylachon" w:date="2022-05-12T15:18:00Z"/>
        </w:trPr>
        <w:tc>
          <w:tcPr>
            <w:tcW w:w="633" w:type="dxa"/>
          </w:tcPr>
          <w:p w14:paraId="7492E523" w14:textId="77777777" w:rsidR="00421093" w:rsidRPr="002477FA" w:rsidRDefault="00421093" w:rsidP="006402D8">
            <w:pPr>
              <w:spacing w:after="165"/>
              <w:jc w:val="center"/>
              <w:rPr>
                <w:ins w:id="12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37" w:type="dxa"/>
          </w:tcPr>
          <w:p w14:paraId="426D6FEB" w14:textId="77777777" w:rsidR="00421093" w:rsidRPr="002477FA" w:rsidRDefault="00421093" w:rsidP="006402D8">
            <w:pPr>
              <w:spacing w:after="165"/>
              <w:jc w:val="center"/>
              <w:rPr>
                <w:ins w:id="13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5" w:type="dxa"/>
          </w:tcPr>
          <w:p w14:paraId="7B6B5C1D" w14:textId="77777777" w:rsidR="00421093" w:rsidRPr="002477FA" w:rsidRDefault="00421093" w:rsidP="006402D8">
            <w:pPr>
              <w:spacing w:after="165"/>
              <w:jc w:val="center"/>
              <w:rPr>
                <w:ins w:id="14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07" w:type="dxa"/>
          </w:tcPr>
          <w:p w14:paraId="52B76D3B" w14:textId="77777777" w:rsidR="00421093" w:rsidRPr="002477FA" w:rsidRDefault="00421093" w:rsidP="006402D8">
            <w:pPr>
              <w:spacing w:after="165"/>
              <w:jc w:val="center"/>
              <w:rPr>
                <w:ins w:id="15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24" w:type="dxa"/>
          </w:tcPr>
          <w:p w14:paraId="61E64A7F" w14:textId="77777777" w:rsidR="00421093" w:rsidRPr="002477FA" w:rsidRDefault="00421093" w:rsidP="006402D8">
            <w:pPr>
              <w:spacing w:after="165"/>
              <w:jc w:val="center"/>
              <w:rPr>
                <w:ins w:id="16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46" w:type="dxa"/>
          </w:tcPr>
          <w:p w14:paraId="5AC4D0B6" w14:textId="77777777" w:rsidR="00421093" w:rsidRPr="002477FA" w:rsidRDefault="00421093" w:rsidP="006402D8">
            <w:pPr>
              <w:spacing w:after="165"/>
              <w:jc w:val="center"/>
              <w:rPr>
                <w:ins w:id="17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836" w:type="dxa"/>
          </w:tcPr>
          <w:p w14:paraId="4B87C982" w14:textId="77777777" w:rsidR="00421093" w:rsidRPr="002477FA" w:rsidRDefault="00421093" w:rsidP="006402D8">
            <w:pPr>
              <w:spacing w:after="165"/>
              <w:jc w:val="center"/>
              <w:rPr>
                <w:ins w:id="18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4" w:type="dxa"/>
          </w:tcPr>
          <w:p w14:paraId="334A4F94" w14:textId="77777777" w:rsidR="00421093" w:rsidRPr="002477FA" w:rsidRDefault="00421093" w:rsidP="006402D8">
            <w:pPr>
              <w:spacing w:after="165"/>
              <w:jc w:val="center"/>
              <w:rPr>
                <w:ins w:id="19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209" w:type="dxa"/>
          </w:tcPr>
          <w:p w14:paraId="44DBA1F4" w14:textId="77777777" w:rsidR="00421093" w:rsidRPr="002477FA" w:rsidRDefault="00421093" w:rsidP="006402D8">
            <w:pPr>
              <w:spacing w:after="165"/>
              <w:jc w:val="center"/>
              <w:rPr>
                <w:ins w:id="20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19" w:type="dxa"/>
          </w:tcPr>
          <w:p w14:paraId="38E0E888" w14:textId="77777777" w:rsidR="00421093" w:rsidRPr="002477FA" w:rsidRDefault="00421093" w:rsidP="006402D8">
            <w:pPr>
              <w:spacing w:after="165"/>
              <w:jc w:val="center"/>
              <w:rPr>
                <w:ins w:id="21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</w:tr>
      <w:tr w:rsidR="00421093" w14:paraId="0446E0B7" w14:textId="77777777" w:rsidTr="00421093">
        <w:trPr>
          <w:trHeight w:val="518"/>
          <w:ins w:id="22" w:author="Oceane.Peylachon" w:date="2022-05-12T15:18:00Z"/>
        </w:trPr>
        <w:tc>
          <w:tcPr>
            <w:tcW w:w="633" w:type="dxa"/>
          </w:tcPr>
          <w:p w14:paraId="55E82272" w14:textId="77777777" w:rsidR="00421093" w:rsidRPr="002477FA" w:rsidRDefault="00421093" w:rsidP="006402D8">
            <w:pPr>
              <w:spacing w:after="165"/>
              <w:jc w:val="center"/>
              <w:rPr>
                <w:ins w:id="23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37" w:type="dxa"/>
          </w:tcPr>
          <w:p w14:paraId="457E5817" w14:textId="77777777" w:rsidR="00421093" w:rsidRPr="002477FA" w:rsidRDefault="00421093" w:rsidP="006402D8">
            <w:pPr>
              <w:spacing w:after="165"/>
              <w:jc w:val="center"/>
              <w:rPr>
                <w:ins w:id="24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5" w:type="dxa"/>
          </w:tcPr>
          <w:p w14:paraId="1B063AAE" w14:textId="77777777" w:rsidR="00421093" w:rsidRPr="002477FA" w:rsidRDefault="00421093" w:rsidP="006402D8">
            <w:pPr>
              <w:spacing w:after="165"/>
              <w:jc w:val="center"/>
              <w:rPr>
                <w:ins w:id="25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07" w:type="dxa"/>
          </w:tcPr>
          <w:p w14:paraId="54787A04" w14:textId="77777777" w:rsidR="00421093" w:rsidRPr="002477FA" w:rsidRDefault="00421093" w:rsidP="006402D8">
            <w:pPr>
              <w:spacing w:after="165"/>
              <w:jc w:val="center"/>
              <w:rPr>
                <w:ins w:id="26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24" w:type="dxa"/>
          </w:tcPr>
          <w:p w14:paraId="2CEDD6D4" w14:textId="77777777" w:rsidR="00421093" w:rsidRPr="002477FA" w:rsidRDefault="00421093" w:rsidP="006402D8">
            <w:pPr>
              <w:spacing w:after="165"/>
              <w:jc w:val="center"/>
              <w:rPr>
                <w:ins w:id="27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46" w:type="dxa"/>
          </w:tcPr>
          <w:p w14:paraId="3B5741A8" w14:textId="77777777" w:rsidR="00421093" w:rsidRPr="002477FA" w:rsidRDefault="00421093" w:rsidP="006402D8">
            <w:pPr>
              <w:spacing w:after="165"/>
              <w:jc w:val="center"/>
              <w:rPr>
                <w:ins w:id="28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836" w:type="dxa"/>
          </w:tcPr>
          <w:p w14:paraId="1D7E9E2E" w14:textId="77777777" w:rsidR="00421093" w:rsidRPr="002477FA" w:rsidRDefault="00421093" w:rsidP="006402D8">
            <w:pPr>
              <w:spacing w:after="165"/>
              <w:jc w:val="center"/>
              <w:rPr>
                <w:ins w:id="29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4" w:type="dxa"/>
          </w:tcPr>
          <w:p w14:paraId="1D86FD84" w14:textId="77777777" w:rsidR="00421093" w:rsidRPr="002477FA" w:rsidRDefault="00421093" w:rsidP="006402D8">
            <w:pPr>
              <w:spacing w:after="165"/>
              <w:jc w:val="center"/>
              <w:rPr>
                <w:ins w:id="30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209" w:type="dxa"/>
          </w:tcPr>
          <w:p w14:paraId="5EB86A46" w14:textId="77777777" w:rsidR="00421093" w:rsidRPr="002477FA" w:rsidRDefault="00421093" w:rsidP="006402D8">
            <w:pPr>
              <w:spacing w:after="165"/>
              <w:jc w:val="center"/>
              <w:rPr>
                <w:ins w:id="31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19" w:type="dxa"/>
          </w:tcPr>
          <w:p w14:paraId="63D1D78B" w14:textId="77777777" w:rsidR="00421093" w:rsidRPr="002477FA" w:rsidRDefault="00421093" w:rsidP="006402D8">
            <w:pPr>
              <w:spacing w:after="165"/>
              <w:jc w:val="center"/>
              <w:rPr>
                <w:ins w:id="32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</w:tr>
      <w:tr w:rsidR="00421093" w14:paraId="2CE4F164" w14:textId="77777777" w:rsidTr="00421093">
        <w:trPr>
          <w:trHeight w:val="518"/>
          <w:ins w:id="33" w:author="Oceane.Peylachon" w:date="2022-05-12T15:18:00Z"/>
        </w:trPr>
        <w:tc>
          <w:tcPr>
            <w:tcW w:w="633" w:type="dxa"/>
          </w:tcPr>
          <w:p w14:paraId="76315123" w14:textId="77777777" w:rsidR="00421093" w:rsidRPr="002477FA" w:rsidRDefault="00421093" w:rsidP="006402D8">
            <w:pPr>
              <w:spacing w:after="165"/>
              <w:jc w:val="center"/>
              <w:rPr>
                <w:ins w:id="34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37" w:type="dxa"/>
          </w:tcPr>
          <w:p w14:paraId="5D028FBE" w14:textId="77777777" w:rsidR="00421093" w:rsidRPr="002477FA" w:rsidRDefault="00421093" w:rsidP="006402D8">
            <w:pPr>
              <w:spacing w:after="165"/>
              <w:jc w:val="center"/>
              <w:rPr>
                <w:ins w:id="35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5" w:type="dxa"/>
          </w:tcPr>
          <w:p w14:paraId="465158BF" w14:textId="77777777" w:rsidR="00421093" w:rsidRPr="002477FA" w:rsidRDefault="00421093" w:rsidP="006402D8">
            <w:pPr>
              <w:spacing w:after="165"/>
              <w:jc w:val="center"/>
              <w:rPr>
                <w:ins w:id="36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07" w:type="dxa"/>
          </w:tcPr>
          <w:p w14:paraId="0A6BCCD8" w14:textId="77777777" w:rsidR="00421093" w:rsidRPr="002477FA" w:rsidRDefault="00421093" w:rsidP="006402D8">
            <w:pPr>
              <w:spacing w:after="165"/>
              <w:jc w:val="center"/>
              <w:rPr>
                <w:ins w:id="37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124" w:type="dxa"/>
          </w:tcPr>
          <w:p w14:paraId="649E3403" w14:textId="77777777" w:rsidR="00421093" w:rsidRPr="002477FA" w:rsidRDefault="00421093" w:rsidP="006402D8">
            <w:pPr>
              <w:spacing w:after="165"/>
              <w:jc w:val="center"/>
              <w:rPr>
                <w:ins w:id="38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46" w:type="dxa"/>
          </w:tcPr>
          <w:p w14:paraId="243E441D" w14:textId="77777777" w:rsidR="00421093" w:rsidRPr="002477FA" w:rsidRDefault="00421093" w:rsidP="006402D8">
            <w:pPr>
              <w:spacing w:after="165"/>
              <w:jc w:val="center"/>
              <w:rPr>
                <w:ins w:id="39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836" w:type="dxa"/>
          </w:tcPr>
          <w:p w14:paraId="03C7CB08" w14:textId="77777777" w:rsidR="00421093" w:rsidRPr="002477FA" w:rsidRDefault="00421093" w:rsidP="006402D8">
            <w:pPr>
              <w:spacing w:after="165"/>
              <w:jc w:val="center"/>
              <w:rPr>
                <w:ins w:id="40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734" w:type="dxa"/>
          </w:tcPr>
          <w:p w14:paraId="22C491C1" w14:textId="77777777" w:rsidR="00421093" w:rsidRPr="002477FA" w:rsidRDefault="00421093" w:rsidP="006402D8">
            <w:pPr>
              <w:spacing w:after="165"/>
              <w:jc w:val="center"/>
              <w:rPr>
                <w:ins w:id="41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209" w:type="dxa"/>
          </w:tcPr>
          <w:p w14:paraId="6A185428" w14:textId="77777777" w:rsidR="00421093" w:rsidRPr="002477FA" w:rsidRDefault="00421093" w:rsidP="006402D8">
            <w:pPr>
              <w:spacing w:after="165"/>
              <w:jc w:val="center"/>
              <w:rPr>
                <w:ins w:id="42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319" w:type="dxa"/>
          </w:tcPr>
          <w:p w14:paraId="42616177" w14:textId="77777777" w:rsidR="00421093" w:rsidRPr="002477FA" w:rsidRDefault="00421093" w:rsidP="006402D8">
            <w:pPr>
              <w:spacing w:after="165"/>
              <w:jc w:val="center"/>
              <w:rPr>
                <w:ins w:id="43" w:author="Oceane.Peylachon" w:date="2022-05-12T15:18:00Z"/>
                <w:rFonts w:ascii="Arial" w:eastAsia="Times New Roman" w:hAnsi="Arial" w:cs="Arial"/>
                <w:bCs/>
                <w:sz w:val="16"/>
                <w:szCs w:val="16"/>
                <w:lang w:eastAsia="fr-FR"/>
              </w:rPr>
            </w:pPr>
          </w:p>
        </w:tc>
      </w:tr>
    </w:tbl>
    <w:p w14:paraId="138DCC1B" w14:textId="6057EA44" w:rsidR="00F204C1" w:rsidRPr="005542F4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73A7038" w14:textId="4004583C" w:rsidR="00F204C1" w:rsidRPr="005542F4" w:rsidRDefault="009E53C7" w:rsidP="00421093">
      <w:pPr>
        <w:ind w:left="-1134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color w:val="000000"/>
        </w:rPr>
        <w:t>Au</w:t>
      </w:r>
      <w:r w:rsidR="00F204C1" w:rsidRPr="005542F4">
        <w:rPr>
          <w:rFonts w:ascii="Arial" w:hAnsi="Arial" w:cs="Arial"/>
          <w:color w:val="000000"/>
        </w:rPr>
        <w:t xml:space="preserve"> sens du règlement européen sur la protection des données 2016/679 du Parlement européen et du Conseil du 27 avril 2016 applicable à compter du 25 mai 2018, les éléments transmis par les candidats dans leur offre ne doivent en aucun cas comporter des données à caractère personnel (désigne toute information se rapportant à des personnes physiques identifiées ou identifiables).</w:t>
      </w:r>
    </w:p>
    <w:p w14:paraId="49441EB6" w14:textId="148BC9B8" w:rsidR="00F204C1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51C663E5" w14:textId="66C62D9A" w:rsidR="00F204C1" w:rsidRPr="00F204C1" w:rsidRDefault="00F204C1" w:rsidP="00F204C1">
      <w:pPr>
        <w:tabs>
          <w:tab w:val="left" w:pos="2480"/>
        </w:tabs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ab/>
      </w:r>
    </w:p>
    <w:sectPr w:rsidR="00F204C1" w:rsidRPr="00F204C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D617D" w14:textId="77777777" w:rsidR="00723670" w:rsidRDefault="00723670" w:rsidP="00AA5091">
      <w:pPr>
        <w:spacing w:after="0" w:line="240" w:lineRule="auto"/>
      </w:pPr>
      <w:r>
        <w:separator/>
      </w:r>
    </w:p>
  </w:endnote>
  <w:endnote w:type="continuationSeparator" w:id="0">
    <w:p w14:paraId="4B18D934" w14:textId="77777777" w:rsidR="00723670" w:rsidRDefault="00723670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2C95E" w14:textId="4EBDE69F" w:rsidR="0017668F" w:rsidRDefault="0017668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453E25" wp14:editId="116A90F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732116389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285C81" w14:textId="0B7187F9" w:rsidR="0017668F" w:rsidRPr="0017668F" w:rsidRDefault="0017668F" w:rsidP="001766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668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66453E2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- Interne" style="position:absolute;margin-left:0;margin-top:0;width:67.8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34285C81" w14:textId="0B7187F9" w:rsidR="0017668F" w:rsidRPr="0017668F" w:rsidRDefault="0017668F" w:rsidP="001766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668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11FE9" w14:textId="522234E8" w:rsidR="00F204C1" w:rsidRPr="00F204C1" w:rsidRDefault="0017668F">
    <w:pPr>
      <w:pStyle w:val="Pieddepage"/>
      <w:jc w:val="center"/>
      <w:rPr>
        <w:caps/>
      </w:rPr>
    </w:pPr>
    <w:r>
      <w:rPr>
        <w:cap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549588" wp14:editId="5AB9D18F">
              <wp:simplePos x="901148" y="9786730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734304593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3E22BA" w14:textId="6AC6E793" w:rsidR="0017668F" w:rsidRPr="0017668F" w:rsidRDefault="0017668F" w:rsidP="001766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668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554958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- Interne" style="position:absolute;left:0;text-align:left;margin-left:0;margin-top:0;width:67.8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003E22BA" w14:textId="6AC6E793" w:rsidR="0017668F" w:rsidRPr="0017668F" w:rsidRDefault="0017668F" w:rsidP="001766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668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04C1" w:rsidRPr="00F204C1">
      <w:rPr>
        <w:caps/>
      </w:rPr>
      <w:fldChar w:fldCharType="begin"/>
    </w:r>
    <w:r w:rsidR="00F204C1" w:rsidRPr="00F204C1">
      <w:rPr>
        <w:caps/>
      </w:rPr>
      <w:instrText>PAGE   \* MERGEFORMAT</w:instrText>
    </w:r>
    <w:r w:rsidR="00F204C1" w:rsidRPr="00F204C1">
      <w:rPr>
        <w:caps/>
      </w:rPr>
      <w:fldChar w:fldCharType="separate"/>
    </w:r>
    <w:r w:rsidR="000B3B01">
      <w:rPr>
        <w:caps/>
        <w:noProof/>
      </w:rPr>
      <w:t>1</w:t>
    </w:r>
    <w:r w:rsidR="00F204C1" w:rsidRPr="00F204C1">
      <w:rPr>
        <w:caps/>
      </w:rPr>
      <w:fldChar w:fldCharType="end"/>
    </w:r>
  </w:p>
  <w:p w14:paraId="7D2E5D32" w14:textId="43EE21BD" w:rsidR="00AA5091" w:rsidRDefault="00AA5091" w:rsidP="009D50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F5EBF" w14:textId="793DE87F" w:rsidR="0017668F" w:rsidRDefault="0017668F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0D44B9" wp14:editId="5CECEF9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118108287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B435DF" w14:textId="68838087" w:rsidR="0017668F" w:rsidRPr="0017668F" w:rsidRDefault="0017668F" w:rsidP="0017668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668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70D44B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- Interne" style="position:absolute;margin-left:0;margin-top:0;width:67.8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3CB435DF" w14:textId="68838087" w:rsidR="0017668F" w:rsidRPr="0017668F" w:rsidRDefault="0017668F" w:rsidP="0017668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668F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3473F" w14:textId="77777777" w:rsidR="00723670" w:rsidRDefault="00723670" w:rsidP="00AA5091">
      <w:pPr>
        <w:spacing w:after="0" w:line="240" w:lineRule="auto"/>
      </w:pPr>
      <w:r>
        <w:separator/>
      </w:r>
    </w:p>
  </w:footnote>
  <w:footnote w:type="continuationSeparator" w:id="0">
    <w:p w14:paraId="18D3352A" w14:textId="77777777" w:rsidR="00723670" w:rsidRDefault="00723670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56311"/>
    <w:multiLevelType w:val="hybridMultilevel"/>
    <w:tmpl w:val="2654D28C"/>
    <w:lvl w:ilvl="0" w:tplc="6B144818">
      <w:numFmt w:val="bullet"/>
      <w:lvlText w:val="-"/>
      <w:lvlJc w:val="left"/>
      <w:pPr>
        <w:ind w:left="-77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8"/>
  </w:num>
  <w:num w:numId="5">
    <w:abstractNumId w:val="6"/>
  </w:num>
  <w:num w:numId="6">
    <w:abstractNumId w:val="14"/>
  </w:num>
  <w:num w:numId="7">
    <w:abstractNumId w:val="16"/>
  </w:num>
  <w:num w:numId="8">
    <w:abstractNumId w:val="1"/>
  </w:num>
  <w:num w:numId="9">
    <w:abstractNumId w:val="22"/>
  </w:num>
  <w:num w:numId="10">
    <w:abstractNumId w:val="11"/>
  </w:num>
  <w:num w:numId="11">
    <w:abstractNumId w:val="20"/>
  </w:num>
  <w:num w:numId="12">
    <w:abstractNumId w:val="13"/>
  </w:num>
  <w:num w:numId="13">
    <w:abstractNumId w:val="7"/>
  </w:num>
  <w:num w:numId="14">
    <w:abstractNumId w:val="10"/>
  </w:num>
  <w:num w:numId="15">
    <w:abstractNumId w:val="9"/>
  </w:num>
  <w:num w:numId="16">
    <w:abstractNumId w:val="12"/>
  </w:num>
  <w:num w:numId="17">
    <w:abstractNumId w:val="21"/>
  </w:num>
  <w:num w:numId="18">
    <w:abstractNumId w:val="15"/>
  </w:num>
  <w:num w:numId="19">
    <w:abstractNumId w:val="17"/>
  </w:num>
  <w:num w:numId="20">
    <w:abstractNumId w:val="19"/>
  </w:num>
  <w:num w:numId="21">
    <w:abstractNumId w:val="5"/>
  </w:num>
  <w:num w:numId="22">
    <w:abstractNumId w:val="4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ceane.Peylachon">
    <w15:presenceInfo w15:providerId="AD" w15:userId="S-1-5-21-195350-1185403338-317421302-43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02DF6"/>
    <w:rsid w:val="000049BF"/>
    <w:rsid w:val="00005E71"/>
    <w:rsid w:val="0008226A"/>
    <w:rsid w:val="00095C43"/>
    <w:rsid w:val="000A6ED0"/>
    <w:rsid w:val="000B3B01"/>
    <w:rsid w:val="000C08DD"/>
    <w:rsid w:val="000E026D"/>
    <w:rsid w:val="00117C29"/>
    <w:rsid w:val="00130957"/>
    <w:rsid w:val="00144AB1"/>
    <w:rsid w:val="0017668F"/>
    <w:rsid w:val="0019227A"/>
    <w:rsid w:val="001B22FB"/>
    <w:rsid w:val="001B4C3D"/>
    <w:rsid w:val="002318A3"/>
    <w:rsid w:val="0023458E"/>
    <w:rsid w:val="00243EEF"/>
    <w:rsid w:val="00244912"/>
    <w:rsid w:val="002477FA"/>
    <w:rsid w:val="002C065D"/>
    <w:rsid w:val="00320A11"/>
    <w:rsid w:val="00325F84"/>
    <w:rsid w:val="00340860"/>
    <w:rsid w:val="00346401"/>
    <w:rsid w:val="00351588"/>
    <w:rsid w:val="003A6CD0"/>
    <w:rsid w:val="003B6289"/>
    <w:rsid w:val="003D3B07"/>
    <w:rsid w:val="003F5A03"/>
    <w:rsid w:val="003F6433"/>
    <w:rsid w:val="004046D8"/>
    <w:rsid w:val="00407591"/>
    <w:rsid w:val="00421093"/>
    <w:rsid w:val="00421573"/>
    <w:rsid w:val="00426336"/>
    <w:rsid w:val="0044675F"/>
    <w:rsid w:val="004506CF"/>
    <w:rsid w:val="004528B5"/>
    <w:rsid w:val="00456BD9"/>
    <w:rsid w:val="004748BC"/>
    <w:rsid w:val="004752A8"/>
    <w:rsid w:val="004764A2"/>
    <w:rsid w:val="00485043"/>
    <w:rsid w:val="004B7114"/>
    <w:rsid w:val="004D19A6"/>
    <w:rsid w:val="004F42EC"/>
    <w:rsid w:val="0050763C"/>
    <w:rsid w:val="00513E9C"/>
    <w:rsid w:val="00523802"/>
    <w:rsid w:val="005321E0"/>
    <w:rsid w:val="00532FD9"/>
    <w:rsid w:val="005542F4"/>
    <w:rsid w:val="00586F78"/>
    <w:rsid w:val="005B111B"/>
    <w:rsid w:val="005B1483"/>
    <w:rsid w:val="005D088B"/>
    <w:rsid w:val="005D3F8D"/>
    <w:rsid w:val="006046E2"/>
    <w:rsid w:val="006402D8"/>
    <w:rsid w:val="00655FAF"/>
    <w:rsid w:val="006A2DBF"/>
    <w:rsid w:val="006E5F51"/>
    <w:rsid w:val="00700402"/>
    <w:rsid w:val="0071362C"/>
    <w:rsid w:val="00723670"/>
    <w:rsid w:val="00765D3F"/>
    <w:rsid w:val="00774098"/>
    <w:rsid w:val="007A3A0A"/>
    <w:rsid w:val="007A59B4"/>
    <w:rsid w:val="007B4820"/>
    <w:rsid w:val="007D6589"/>
    <w:rsid w:val="008073A2"/>
    <w:rsid w:val="00817ED4"/>
    <w:rsid w:val="00824B39"/>
    <w:rsid w:val="00836082"/>
    <w:rsid w:val="008445AD"/>
    <w:rsid w:val="00850877"/>
    <w:rsid w:val="00875612"/>
    <w:rsid w:val="0088474C"/>
    <w:rsid w:val="00887347"/>
    <w:rsid w:val="008F4FEB"/>
    <w:rsid w:val="00924E89"/>
    <w:rsid w:val="0095615F"/>
    <w:rsid w:val="0099378E"/>
    <w:rsid w:val="00995489"/>
    <w:rsid w:val="009B7003"/>
    <w:rsid w:val="009D30CD"/>
    <w:rsid w:val="009D501C"/>
    <w:rsid w:val="009E53C7"/>
    <w:rsid w:val="009E6FE0"/>
    <w:rsid w:val="00A27D7D"/>
    <w:rsid w:val="00A63188"/>
    <w:rsid w:val="00A90EDE"/>
    <w:rsid w:val="00AA5091"/>
    <w:rsid w:val="00AC1A21"/>
    <w:rsid w:val="00AE1732"/>
    <w:rsid w:val="00AF2B9E"/>
    <w:rsid w:val="00B00A4D"/>
    <w:rsid w:val="00B00F4A"/>
    <w:rsid w:val="00B26656"/>
    <w:rsid w:val="00BA5CDF"/>
    <w:rsid w:val="00BB45AE"/>
    <w:rsid w:val="00BC0ABE"/>
    <w:rsid w:val="00BC56CC"/>
    <w:rsid w:val="00BC6186"/>
    <w:rsid w:val="00BF03DD"/>
    <w:rsid w:val="00C03167"/>
    <w:rsid w:val="00C16D0A"/>
    <w:rsid w:val="00C21EB3"/>
    <w:rsid w:val="00C25BA5"/>
    <w:rsid w:val="00C8643E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E5CE4"/>
    <w:rsid w:val="00DE72CF"/>
    <w:rsid w:val="00DF3A50"/>
    <w:rsid w:val="00E60B03"/>
    <w:rsid w:val="00E713F7"/>
    <w:rsid w:val="00E8293A"/>
    <w:rsid w:val="00E87DF7"/>
    <w:rsid w:val="00E93CAA"/>
    <w:rsid w:val="00E946B1"/>
    <w:rsid w:val="00EB1D4B"/>
    <w:rsid w:val="00ED0F84"/>
    <w:rsid w:val="00ED526F"/>
    <w:rsid w:val="00F019BF"/>
    <w:rsid w:val="00F1660C"/>
    <w:rsid w:val="00F204C1"/>
    <w:rsid w:val="00F30700"/>
    <w:rsid w:val="00F45615"/>
    <w:rsid w:val="00F632AE"/>
    <w:rsid w:val="00FA5AB8"/>
    <w:rsid w:val="00FB0E35"/>
    <w:rsid w:val="00FD745C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18B09B"/>
  <w15:docId w15:val="{198A61A7-4128-488E-860F-008FAFB1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  <w:style w:type="table" w:styleId="Grilledutableau">
    <w:name w:val="Table Grid"/>
    <w:basedOn w:val="TableauNormal"/>
    <w:uiPriority w:val="39"/>
    <w:rsid w:val="00FD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E53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legifrance.gouv.fr/conv_coll/id/KALITEXT000027172340/?idConteneur=KALICONT000027172335&amp;origin=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TVK2STR4ZKMW-1827081253-237</_dlc_DocId>
    <_dlc_DocIdUrl xmlns="3db10a5d-558e-4c80-b55c-f43536d34388">
      <Url>https://sharedoc.efs.sante.ban/partage/Achats_Marchés_Appro_2/Docs_types/_layouts/15/DocIdRedir.aspx?ID=TVK2STR4ZKMW-1827081253-237</Url>
      <Description>TVK2STR4ZKMW-1827081253-237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8A47D-BF8C-400E-BF8B-4610D7CA0FE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597ACAA-4A05-4AEB-A8A7-EF3FE64075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2F3796-6385-4F5A-8A4B-AE28D5C3252D}">
  <ds:schemaRefs>
    <ds:schemaRef ds:uri="http://schemas.microsoft.com/office/2006/metadata/properties"/>
    <ds:schemaRef ds:uri="3db10a5d-558e-4c80-b55c-f43536d34388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cabc909-925b-4993-810a-c39a03b082db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D83FBD9-1D56-4007-89AB-6613ED7A1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86AD8A-B9F7-4D93-816C-DE795EE8D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Laure.Main-De-Boissiere</dc:creator>
  <cp:lastModifiedBy>LAIBE Audrey</cp:lastModifiedBy>
  <cp:revision>3</cp:revision>
  <dcterms:created xsi:type="dcterms:W3CDTF">2025-05-23T14:20:00Z</dcterms:created>
  <dcterms:modified xsi:type="dcterms:W3CDTF">2025-06-18T09:30:00Z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b6ef6b60-477c-4b58-be9b-11d875daffa8</vt:lpwstr>
  </property>
  <property fmtid="{D5CDD505-2E9C-101B-9397-08002B2CF9AE}" pid="4" name="ClassificationContentMarkingFooterShapeIds">
    <vt:lpwstr>70a307f,673dffa5,2bc49951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C1 - Interne</vt:lpwstr>
  </property>
  <property fmtid="{D5CDD505-2E9C-101B-9397-08002B2CF9AE}" pid="7" name="MSIP_Label_6832b154-9762-4aa2-8454-db4e1af0df80_Enabled">
    <vt:lpwstr>true</vt:lpwstr>
  </property>
  <property fmtid="{D5CDD505-2E9C-101B-9397-08002B2CF9AE}" pid="8" name="MSIP_Label_6832b154-9762-4aa2-8454-db4e1af0df80_SetDate">
    <vt:lpwstr>2025-05-23T14:20:25Z</vt:lpwstr>
  </property>
  <property fmtid="{D5CDD505-2E9C-101B-9397-08002B2CF9AE}" pid="9" name="MSIP_Label_6832b154-9762-4aa2-8454-db4e1af0df80_Method">
    <vt:lpwstr>Standard</vt:lpwstr>
  </property>
  <property fmtid="{D5CDD505-2E9C-101B-9397-08002B2CF9AE}" pid="10" name="MSIP_Label_6832b154-9762-4aa2-8454-db4e1af0df80_Name">
    <vt:lpwstr>C1</vt:lpwstr>
  </property>
  <property fmtid="{D5CDD505-2E9C-101B-9397-08002B2CF9AE}" pid="11" name="MSIP_Label_6832b154-9762-4aa2-8454-db4e1af0df80_SiteId">
    <vt:lpwstr>b966bc41-dcdf-4ed0-ae37-ab201d99652c</vt:lpwstr>
  </property>
  <property fmtid="{D5CDD505-2E9C-101B-9397-08002B2CF9AE}" pid="12" name="MSIP_Label_6832b154-9762-4aa2-8454-db4e1af0df80_ActionId">
    <vt:lpwstr>d38ca38e-9f9f-4681-8946-f9d3693ee94a</vt:lpwstr>
  </property>
  <property fmtid="{D5CDD505-2E9C-101B-9397-08002B2CF9AE}" pid="13" name="MSIP_Label_6832b154-9762-4aa2-8454-db4e1af0df80_ContentBits">
    <vt:lpwstr>2</vt:lpwstr>
  </property>
  <property fmtid="{D5CDD505-2E9C-101B-9397-08002B2CF9AE}" pid="14" name="MSIP_Label_6832b154-9762-4aa2-8454-db4e1af0df80_Tag">
    <vt:lpwstr>10, 3, 0, 1</vt:lpwstr>
  </property>
</Properties>
</file>